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10D58851" w14:textId="221A0C3B" w:rsidR="004B78BA" w:rsidRDefault="00922F75" w:rsidP="00922F75">
      <w:pPr>
        <w:pStyle w:val="Intestazione"/>
        <w:jc w:val="center"/>
        <w:rPr>
          <w:rFonts w:ascii="Arial" w:hAnsi="Arial"/>
          <w:b/>
          <w:sz w:val="16"/>
          <w:szCs w:val="16"/>
        </w:rPr>
      </w:pPr>
      <w:r w:rsidRPr="00922F75">
        <w:rPr>
          <w:rFonts w:ascii="Arial" w:hAnsi="Arial" w:cs="Arial"/>
          <w:b/>
          <w:i/>
        </w:rPr>
        <w:t xml:space="preserve"> </w:t>
      </w:r>
      <w:r w:rsidRPr="00167CA1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C3490B" w:rsidRPr="00C3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2CF21A81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2A38FF0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8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69D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4CA945E7" w14:textId="77777777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EEF8A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D90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del ………………………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C349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62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Targa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83E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90B" w:rsidRPr="00C3490B" w14:paraId="32F498AA" w14:textId="77777777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14EB9AF8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CB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Lordo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AAA1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35A478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vAlign w:val="bottom"/>
          </w:tcPr>
          <w:p w14:paraId="6C9171BF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AE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Tara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8C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08017A7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vAlign w:val="bottom"/>
          </w:tcPr>
          <w:p w14:paraId="69760131" w14:textId="77777777" w:rsidR="004B78BA" w:rsidRPr="00C3490B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33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Netto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BC2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122305F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C2C77F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E71" w14:textId="77777777" w:rsidR="004B78BA" w:rsidRPr="00C3490B" w:rsidRDefault="004B78BA" w:rsidP="009E5B34">
            <w:pPr>
              <w:numPr>
                <w:ins w:id="1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 xml:space="preserve">Quantitativo 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autorizzato</w:t>
            </w:r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proofErr w:type="gramEnd"/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 w:rsidRPr="00C3490B"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9D9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C3490B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C3490B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C3490B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2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77777777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 xml:space="preserve">non si </w:t>
      </w:r>
      <w:proofErr w:type="spellStart"/>
      <w:proofErr w:type="gramStart"/>
      <w:r w:rsidR="005843BC" w:rsidRPr="005843BC">
        <w:rPr>
          <w:rFonts w:ascii="Arial" w:hAnsi="Arial"/>
          <w:b/>
          <w:sz w:val="20"/>
          <w:szCs w:val="20"/>
        </w:rPr>
        <w:t>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</w:t>
      </w:r>
      <w:proofErr w:type="spellEnd"/>
      <w:proofErr w:type="gramEnd"/>
      <w:r w:rsidR="005843BC"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default" r:id="rId6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A8216" w14:textId="77777777" w:rsidR="008C178D" w:rsidRDefault="008C178D">
      <w:r>
        <w:separator/>
      </w:r>
    </w:p>
  </w:endnote>
  <w:endnote w:type="continuationSeparator" w:id="0">
    <w:p w14:paraId="0DE59027" w14:textId="77777777" w:rsidR="008C178D" w:rsidRDefault="008C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F4518" w14:textId="77777777" w:rsidR="008C178D" w:rsidRDefault="008C178D">
      <w:r>
        <w:separator/>
      </w:r>
    </w:p>
  </w:footnote>
  <w:footnote w:type="continuationSeparator" w:id="0">
    <w:p w14:paraId="7F0E7111" w14:textId="77777777" w:rsidR="008C178D" w:rsidRDefault="008C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B31E3" w14:textId="6CF305F5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 w:rsidR="00AC2B64">
      <w:rPr>
        <w:i/>
        <w:sz w:val="16"/>
        <w:szCs w:val="16"/>
      </w:rPr>
      <w:t>6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12708"/>
    <w:rsid w:val="00086474"/>
    <w:rsid w:val="000E4770"/>
    <w:rsid w:val="000E6057"/>
    <w:rsid w:val="0013207C"/>
    <w:rsid w:val="00152612"/>
    <w:rsid w:val="001644C2"/>
    <w:rsid w:val="00167CA1"/>
    <w:rsid w:val="001808A7"/>
    <w:rsid w:val="00190E8E"/>
    <w:rsid w:val="0027042E"/>
    <w:rsid w:val="002945F5"/>
    <w:rsid w:val="003E025B"/>
    <w:rsid w:val="004632BE"/>
    <w:rsid w:val="00484948"/>
    <w:rsid w:val="004B78BA"/>
    <w:rsid w:val="004E3660"/>
    <w:rsid w:val="005803BA"/>
    <w:rsid w:val="005843BC"/>
    <w:rsid w:val="0064197B"/>
    <w:rsid w:val="00692586"/>
    <w:rsid w:val="006B0998"/>
    <w:rsid w:val="006C6655"/>
    <w:rsid w:val="006D4725"/>
    <w:rsid w:val="0084693F"/>
    <w:rsid w:val="008C178D"/>
    <w:rsid w:val="008C2917"/>
    <w:rsid w:val="008D6FB0"/>
    <w:rsid w:val="00922F75"/>
    <w:rsid w:val="009E5B34"/>
    <w:rsid w:val="00A44028"/>
    <w:rsid w:val="00AC2B64"/>
    <w:rsid w:val="00B83124"/>
    <w:rsid w:val="00BF5C82"/>
    <w:rsid w:val="00C3490B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  <w:rsid w:val="00F2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Civenzini</cp:lastModifiedBy>
  <cp:revision>6</cp:revision>
  <cp:lastPrinted>2016-01-14T11:41:00Z</cp:lastPrinted>
  <dcterms:created xsi:type="dcterms:W3CDTF">2023-01-18T10:46:00Z</dcterms:created>
  <dcterms:modified xsi:type="dcterms:W3CDTF">2025-12-16T11:34:00Z</dcterms:modified>
</cp:coreProperties>
</file>